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E8D" w:rsidRDefault="00BB2E8D"/>
    <w:p w:rsidR="00220242" w:rsidRPr="00F91052" w:rsidRDefault="00220242" w:rsidP="00220242">
      <w:pPr>
        <w:rPr>
          <w:rFonts w:ascii="Times" w:hAnsi="Times" w:cs="Times"/>
        </w:rPr>
      </w:pPr>
      <w:r>
        <w:rPr>
          <w:noProof/>
        </w:rPr>
        <w:drawing>
          <wp:anchor distT="0" distB="0" distL="114300" distR="114300" simplePos="0" relativeHeight="251659264" behindDoc="0" locked="0" layoutInCell="1" allowOverlap="1">
            <wp:simplePos x="0" y="0"/>
            <wp:positionH relativeFrom="column">
              <wp:posOffset>-457200</wp:posOffset>
            </wp:positionH>
            <wp:positionV relativeFrom="paragraph">
              <wp:posOffset>-228600</wp:posOffset>
            </wp:positionV>
            <wp:extent cx="991870" cy="1600200"/>
            <wp:effectExtent l="25400" t="0" r="0" b="0"/>
            <wp:wrapTight wrapText="bothSides">
              <wp:wrapPolygon edited="0">
                <wp:start x="-553" y="0"/>
                <wp:lineTo x="-553" y="21257"/>
                <wp:lineTo x="21572" y="21257"/>
                <wp:lineTo x="21572" y="0"/>
                <wp:lineTo x="-553" y="0"/>
              </wp:wrapPolygon>
            </wp:wrapTight>
            <wp:docPr id="39" name="Picture 40" descr="watchin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atchingb[1]"/>
                    <pic:cNvPicPr>
                      <a:picLocks noChangeAspect="1" noChangeArrowheads="1"/>
                    </pic:cNvPicPr>
                  </pic:nvPicPr>
                  <pic:blipFill>
                    <a:blip r:embed="rId4"/>
                    <a:srcRect/>
                    <a:stretch>
                      <a:fillRect/>
                    </a:stretch>
                  </pic:blipFill>
                  <pic:spPr bwMode="auto">
                    <a:xfrm>
                      <a:off x="0" y="0"/>
                      <a:ext cx="991870" cy="1600200"/>
                    </a:xfrm>
                    <a:prstGeom prst="rect">
                      <a:avLst/>
                    </a:prstGeom>
                    <a:noFill/>
                  </pic:spPr>
                </pic:pic>
              </a:graphicData>
            </a:graphic>
          </wp:anchor>
        </w:drawing>
      </w:r>
      <w:r w:rsidRPr="00F91052">
        <w:rPr>
          <w:rFonts w:ascii="Times" w:hAnsi="Times" w:cs="Times"/>
          <w:sz w:val="28"/>
          <w:szCs w:val="28"/>
        </w:rPr>
        <w:t xml:space="preserve">Northwest Math Sightings – </w:t>
      </w:r>
      <w:r>
        <w:rPr>
          <w:rFonts w:ascii="Times" w:hAnsi="Times" w:cs="Times"/>
          <w:sz w:val="28"/>
          <w:szCs w:val="28"/>
        </w:rPr>
        <w:t>Seasonal Math</w:t>
      </w:r>
      <w:r w:rsidRPr="00F91052">
        <w:rPr>
          <w:rFonts w:ascii="Times" w:hAnsi="Times" w:cs="Times"/>
        </w:rPr>
        <w:t xml:space="preserve"> </w:t>
      </w:r>
    </w:p>
    <w:p w:rsidR="00220242" w:rsidRPr="00F91052" w:rsidRDefault="00220242" w:rsidP="00220242">
      <w:pPr>
        <w:rPr>
          <w:rFonts w:ascii="Times" w:hAnsi="Times" w:cs="Times"/>
        </w:rPr>
      </w:pPr>
    </w:p>
    <w:p w:rsidR="00220242" w:rsidRPr="00F91052" w:rsidRDefault="00220242" w:rsidP="00220242">
      <w:pPr>
        <w:rPr>
          <w:rFonts w:ascii="Times" w:hAnsi="Times" w:cs="Times"/>
        </w:rPr>
      </w:pPr>
      <w:r w:rsidRPr="00F91052">
        <w:rPr>
          <w:rFonts w:ascii="Times" w:hAnsi="Times" w:cs="Times"/>
        </w:rPr>
        <w:t xml:space="preserve">Students in our math classes legitimately ask us sometimes, “When will I ever need to know this stuff?”  It’s a question that has many answers depending on who has asked the question and why.  Over the years good teachers develop a skill at fishing out the response that will work for this or that student at this or that moment.  Sometimes it concerns an application in “real life,” sometimes it has to do with requirements for the next course down the curricular line, or for tests the student must pass and so forth.  My favorite answer, though, is this: “When you understand this math your life will be more interesting.  Let me explain…”  </w:t>
      </w:r>
    </w:p>
    <w:p w:rsidR="00220242" w:rsidRDefault="00220242" w:rsidP="00220242">
      <w:pPr>
        <w:rPr>
          <w:rFonts w:ascii="Times" w:hAnsi="Times" w:cs="Times"/>
        </w:rPr>
      </w:pPr>
    </w:p>
    <w:p w:rsidR="00220242" w:rsidRPr="00F91052" w:rsidRDefault="00220242" w:rsidP="00220242">
      <w:pPr>
        <w:rPr>
          <w:ins w:id="0" w:author="Seattle University" w:date="2011-02-01T12:20:00Z"/>
          <w:rFonts w:ascii="Times" w:hAnsi="Times" w:cs="Times"/>
        </w:rPr>
      </w:pPr>
    </w:p>
    <w:p w:rsidR="003C343B" w:rsidRDefault="006D11C1">
      <w:r w:rsidRPr="006D11C1">
        <w:rPr>
          <w:b/>
        </w:rPr>
        <w:t>Car Pool</w:t>
      </w:r>
      <w:r>
        <w:tab/>
      </w:r>
      <w:r w:rsidR="00BB2E8D">
        <w:t xml:space="preserve">It’s the beginning of the new school year and it’s my morning to drive in the carpool.  At 7:20 am I turn from our street onto an arterial headed uphill and facing east.  Immediately I’m blinded as the rays of the rising sun blast straight down the road and through my windshield.  Ten minutes earlier the sun was below the horizon created by the hill and ten minutes from now it will be comfortably above so that the visor will be useful, but right now the sun glares right down the road, making driving hazardous and left turns </w:t>
      </w:r>
      <w:r w:rsidR="00CD7BEF">
        <w:t xml:space="preserve">across oncoming traffic </w:t>
      </w:r>
      <w:r w:rsidR="00BB2E8D">
        <w:t xml:space="preserve">nearly impossible.  </w:t>
      </w:r>
    </w:p>
    <w:p w:rsidR="003C343B" w:rsidRDefault="003C343B"/>
    <w:p w:rsidR="00BB2E8D" w:rsidRDefault="003C343B">
      <w:r>
        <w:t>This happens every year at about this time</w:t>
      </w:r>
      <w:r w:rsidR="00CD7BEF">
        <w:t xml:space="preserve"> and then again in the spring on our east-west and north-south grid of streets.  The rising and setting sun glares directly at you in the morning as you </w:t>
      </w:r>
      <w:r w:rsidR="000A3E89">
        <w:t>travel</w:t>
      </w:r>
      <w:r w:rsidR="00CD7BEF">
        <w:t xml:space="preserve"> east and in the evening as you head west.  Our perennial overcast means we don’t </w:t>
      </w:r>
      <w:r w:rsidR="000A3E89">
        <w:t xml:space="preserve">always </w:t>
      </w:r>
      <w:r w:rsidR="00CD7BEF">
        <w:t>notice the alignment b</w:t>
      </w:r>
      <w:r w:rsidR="00790652">
        <w:t>ut this morning the clouds were gone and</w:t>
      </w:r>
      <w:r w:rsidR="00CD7BEF">
        <w:t xml:space="preserve"> I did.  It </w:t>
      </w:r>
      <w:r w:rsidR="00BF28A3">
        <w:t>reminded me of</w:t>
      </w:r>
      <w:r w:rsidR="00791CE0">
        <w:t xml:space="preserve"> shortening days </w:t>
      </w:r>
      <w:r w:rsidR="00BF28A3">
        <w:t xml:space="preserve">and the coming of fall with winter waiting in the wings.  </w:t>
      </w:r>
      <w:r w:rsidR="00381BDF">
        <w:t xml:space="preserve">Sunrise this morning, according to </w:t>
      </w:r>
      <w:r w:rsidR="00220242">
        <w:t>the newspaper took place at 6:36am.   Tomorrow it will be at</w:t>
      </w:r>
      <w:r w:rsidR="00496AA5">
        <w:t xml:space="preserve"> 6:37am. </w:t>
      </w:r>
      <w:r w:rsidR="009E73DF">
        <w:t xml:space="preserve"> B</w:t>
      </w:r>
      <w:r w:rsidR="00E23268">
        <w:t xml:space="preserve">y the autumnal equinox, September </w:t>
      </w:r>
      <w:r w:rsidR="00496AA5">
        <w:t>23</w:t>
      </w:r>
      <w:r w:rsidR="00496AA5" w:rsidRPr="00496AA5">
        <w:rPr>
          <w:vertAlign w:val="superscript"/>
        </w:rPr>
        <w:t>rd</w:t>
      </w:r>
      <w:r w:rsidR="00496AA5">
        <w:t xml:space="preserve"> this year, </w:t>
      </w:r>
      <w:r w:rsidR="000A3E89">
        <w:t xml:space="preserve">the sun will rise at 6:57am and </w:t>
      </w:r>
      <w:r w:rsidR="00496AA5">
        <w:t xml:space="preserve">we will be losing nearly three and a half minutes of sunlight every day.  By December 22, the winter solstice, we will have to wait until very nearly 8am to see the sun and it will dip below the horizon at 4:21pm.  </w:t>
      </w:r>
    </w:p>
    <w:p w:rsidR="008F5AFF" w:rsidRDefault="008F5AFF"/>
    <w:p w:rsidR="002D1435" w:rsidRDefault="006D11C1">
      <w:r w:rsidRPr="006D11C1">
        <w:rPr>
          <w:b/>
        </w:rPr>
        <w:t>Sun Sine</w:t>
      </w:r>
      <w:r>
        <w:tab/>
      </w:r>
      <w:r w:rsidR="008F5AFF">
        <w:t>Whenever we quantify our world</w:t>
      </w:r>
      <w:r w:rsidR="009E73DF">
        <w:t xml:space="preserve">, math is there.  Quantification makes comparison possible and comparison invites analysis.  It is this analysis that leads to understanding (or the satisfying illusion of understanding anyway) and so gives a reason to study math.  In the present circumstance, we can keep track of how the photoperiod (the length of time the sun spends above the horizon on any given day) changes as the seasons slip by.  When we graph </w:t>
      </w:r>
      <w:r w:rsidR="00AA61B5">
        <w:t>the photoperiod against the days of the year we get a curve that looks pretty familiar. Put a couple of years together and we’re pretty sure there’s something trigonometric going on</w:t>
      </w:r>
      <w:r w:rsidR="00D920D5">
        <w:t xml:space="preserve"> (See figure 1a.</w:t>
      </w:r>
      <w:proofErr w:type="gramStart"/>
      <w:r w:rsidR="00D920D5">
        <w:t xml:space="preserve">) </w:t>
      </w:r>
      <w:r w:rsidR="00AA61B5">
        <w:t>.</w:t>
      </w:r>
      <w:proofErr w:type="gramEnd"/>
      <w:r w:rsidR="00AA61B5">
        <w:t xml:space="preserve">  </w:t>
      </w:r>
    </w:p>
    <w:p w:rsidR="002D1435" w:rsidRDefault="002D1435"/>
    <w:p w:rsidR="00BA3AB2" w:rsidRDefault="00F7541E">
      <w:r>
        <w:t>At our latitude in</w:t>
      </w:r>
      <w:r w:rsidR="003314CE">
        <w:t xml:space="preserve"> Washington S</w:t>
      </w:r>
      <w:r>
        <w:t xml:space="preserve">tate, the length of the day changes significantly over the course of the year.  We enjoy a photoperiod of </w:t>
      </w:r>
      <w:r w:rsidR="000D5CCC">
        <w:t xml:space="preserve">about </w:t>
      </w:r>
      <w:r>
        <w:t>16 hours on June 21</w:t>
      </w:r>
      <w:r w:rsidRPr="00F7541E">
        <w:rPr>
          <w:vertAlign w:val="superscript"/>
        </w:rPr>
        <w:t>st</w:t>
      </w:r>
      <w:r>
        <w:t>, the summer solst</w:t>
      </w:r>
      <w:r w:rsidR="000D5CCC">
        <w:t>ice this year, with a</w:t>
      </w:r>
      <w:r>
        <w:t xml:space="preserve"> sun</w:t>
      </w:r>
      <w:r w:rsidR="000D5CCC">
        <w:t>rise</w:t>
      </w:r>
      <w:r>
        <w:t xml:space="preserve"> at </w:t>
      </w:r>
      <w:r w:rsidR="000D5CCC">
        <w:t xml:space="preserve">4:11am and sunset </w:t>
      </w:r>
      <w:r w:rsidR="00D920D5">
        <w:t>at 8:11pm.  On the equinox we ge</w:t>
      </w:r>
      <w:r w:rsidR="000D5CCC">
        <w:t xml:space="preserve">t about 12 hours of light and in the depths of winter, </w:t>
      </w:r>
      <w:r w:rsidR="002D1435">
        <w:t xml:space="preserve">there will be </w:t>
      </w:r>
      <w:r w:rsidR="000D5CCC">
        <w:t xml:space="preserve">only eight.  </w:t>
      </w:r>
      <w:r w:rsidR="00D920D5">
        <w:t>Tha</w:t>
      </w:r>
      <w:r w:rsidR="00BA3AB2">
        <w:t xml:space="preserve">t’s a gloomy prospect but the possibilities for mathematical analysis give us something cheerful to consider.  </w:t>
      </w:r>
    </w:p>
    <w:p w:rsidR="00BA3AB2" w:rsidRDefault="00BA3AB2"/>
    <w:p w:rsidR="000D5CCC" w:rsidRDefault="00BA3AB2">
      <w:r>
        <w:t>As noted earlier, the plot of day length versus da</w:t>
      </w:r>
      <w:r w:rsidR="00EE1FF8">
        <w:t>te, shown above, reminds us of the</w:t>
      </w:r>
      <w:r>
        <w:t xml:space="preserve"> sine (or cosine) curve.  </w:t>
      </w:r>
      <w:r w:rsidR="005D18F7">
        <w:t>The correspondence is not perfect; the sine curve crosses the y-axis at zero, reaches a maximum height of one, a minimum of negative one and go</w:t>
      </w:r>
      <w:r w:rsidR="00175EA3">
        <w:t>es through one complete cycle over</w:t>
      </w:r>
      <w:r w:rsidR="005D18F7">
        <w:t xml:space="preserve"> 2π</w:t>
      </w:r>
      <w:r w:rsidR="00175EA3">
        <w:t xml:space="preserve"> radians</w:t>
      </w:r>
      <w:r w:rsidR="005D18F7">
        <w:t xml:space="preserve"> or 360 degrees.  </w:t>
      </w:r>
      <w:r w:rsidR="00A24066">
        <w:t>Relative to the sine curve</w:t>
      </w:r>
      <w:r w:rsidR="005D18F7">
        <w:t xml:space="preserve">, the day length curve </w:t>
      </w:r>
      <w:r w:rsidR="00A24066">
        <w:t xml:space="preserve">is shifted </w:t>
      </w:r>
      <w:r w:rsidR="00175EA3">
        <w:t xml:space="preserve">both </w:t>
      </w:r>
      <w:r w:rsidR="00A24066">
        <w:t xml:space="preserve">horizontally and vertically.  </w:t>
      </w:r>
      <w:r w:rsidR="00AF1415">
        <w:t>It crosses the y-axis just after its minimum and i</w:t>
      </w:r>
      <w:r w:rsidR="00A24066">
        <w:t>t has no negative values</w:t>
      </w:r>
      <w:r w:rsidR="00E1127A">
        <w:t>.</w:t>
      </w:r>
      <w:r w:rsidR="00A24066">
        <w:t xml:space="preserve"> (What would it mean to have a photoperiod </w:t>
      </w:r>
      <w:r w:rsidR="00A24066" w:rsidRPr="00AF1415">
        <w:rPr>
          <w:u w:val="single"/>
        </w:rPr>
        <w:t>less</w:t>
      </w:r>
      <w:r w:rsidR="00A24066">
        <w:t xml:space="preserve"> than zero</w:t>
      </w:r>
      <w:proofErr w:type="gramStart"/>
      <w:r w:rsidR="00A24066">
        <w:t>?!</w:t>
      </w:r>
      <w:proofErr w:type="gramEnd"/>
      <w:r w:rsidR="00A24066">
        <w:t>)</w:t>
      </w:r>
      <w:r w:rsidR="00AF1415">
        <w:t xml:space="preserve">  Also the curve runs from a minimum of eight hours to a maximum of 16 hours so that its amplitude is four hours.  </w:t>
      </w:r>
      <w:r w:rsidR="00D80ACA">
        <w:t xml:space="preserve">We can, of course, modify the coefficients of </w:t>
      </w:r>
      <w:r w:rsidR="00D45C27">
        <w:t>a</w:t>
      </w:r>
      <w:r w:rsidR="00D80ACA">
        <w:t xml:space="preserve"> general </w:t>
      </w:r>
      <w:r w:rsidR="000E1C4A">
        <w:t xml:space="preserve">equation of the sine curve to </w:t>
      </w:r>
      <w:r w:rsidR="00D80ACA">
        <w:t>mo</w:t>
      </w:r>
      <w:r w:rsidR="000E1C4A">
        <w:t>del the photoperiod.  Techn</w:t>
      </w:r>
      <w:r w:rsidR="00E1127A">
        <w:t xml:space="preserve">ology makes it easy, and what an </w:t>
      </w:r>
      <w:r w:rsidR="000E1C4A">
        <w:t xml:space="preserve">opportunity to construct understanding of the </w:t>
      </w:r>
      <w:r w:rsidR="006D11C1">
        <w:t>effect that each coefficient has on the graph</w:t>
      </w:r>
      <w:r w:rsidR="000E1C4A">
        <w:t xml:space="preserve">!  </w:t>
      </w:r>
    </w:p>
    <w:p w:rsidR="000D5CCC" w:rsidRDefault="00E82DE9">
      <w:r>
        <w:rPr>
          <w:noProof/>
        </w:rPr>
        <w:drawing>
          <wp:anchor distT="0" distB="0" distL="114300" distR="114300" simplePos="0" relativeHeight="251662336" behindDoc="0" locked="0" layoutInCell="1" allowOverlap="1">
            <wp:simplePos x="0" y="0"/>
            <wp:positionH relativeFrom="column">
              <wp:posOffset>2857500</wp:posOffset>
            </wp:positionH>
            <wp:positionV relativeFrom="paragraph">
              <wp:posOffset>177165</wp:posOffset>
            </wp:positionV>
            <wp:extent cx="2514600" cy="1518920"/>
            <wp:effectExtent l="50800" t="25400" r="25400" b="5080"/>
            <wp:wrapSquare wrapText="bothSides"/>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514600" cy="1518920"/>
                    </a:xfrm>
                    <a:prstGeom prst="rect">
                      <a:avLst/>
                    </a:prstGeom>
                    <a:noFill/>
                    <a:ln w="9525">
                      <a:solidFill>
                        <a:schemeClr val="tx1"/>
                      </a:solidFill>
                      <a:miter lim="800000"/>
                      <a:headEnd/>
                      <a:tailEnd/>
                    </a:ln>
                  </pic:spPr>
                </pic:pic>
              </a:graphicData>
            </a:graphic>
          </wp:anchor>
        </w:drawing>
      </w:r>
    </w:p>
    <w:p w:rsidR="006D11C1" w:rsidRPr="001967DD" w:rsidRDefault="00E82DE9" w:rsidP="006D11C1">
      <w:pPr>
        <w:rPr>
          <w:i/>
        </w:rPr>
      </w:pPr>
      <w:r w:rsidRPr="00E82DE9">
        <w:drawing>
          <wp:anchor distT="0" distB="0" distL="114300" distR="114300" simplePos="0" relativeHeight="251663360" behindDoc="0" locked="0" layoutInCell="1" allowOverlap="1">
            <wp:simplePos x="0" y="0"/>
            <wp:positionH relativeFrom="column">
              <wp:posOffset>25400</wp:posOffset>
            </wp:positionH>
            <wp:positionV relativeFrom="paragraph">
              <wp:posOffset>0</wp:posOffset>
            </wp:positionV>
            <wp:extent cx="2717800" cy="1536700"/>
            <wp:effectExtent l="50800" t="25400" r="25400" b="12700"/>
            <wp:wrapSquare wrapText="bothSides"/>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717800" cy="1536700"/>
                    </a:xfrm>
                    <a:prstGeom prst="rect">
                      <a:avLst/>
                    </a:prstGeom>
                    <a:noFill/>
                    <a:ln w="9525">
                      <a:solidFill>
                        <a:schemeClr val="tx1"/>
                      </a:solidFill>
                      <a:miter lim="800000"/>
                      <a:headEnd/>
                      <a:tailEnd/>
                    </a:ln>
                  </pic:spPr>
                </pic:pic>
              </a:graphicData>
            </a:graphic>
          </wp:anchor>
        </w:drawing>
      </w:r>
      <w:r w:rsidR="001967DD">
        <w:t xml:space="preserve">Figure 1a. </w:t>
      </w:r>
      <w:r>
        <w:t xml:space="preserve"> </w:t>
      </w:r>
      <w:proofErr w:type="gramStart"/>
      <w:r w:rsidRPr="001967DD">
        <w:rPr>
          <w:i/>
        </w:rPr>
        <w:t>Photoperiod over two years</w:t>
      </w:r>
      <w:r w:rsidR="001967DD">
        <w:tab/>
        <w:t xml:space="preserve">    1b.</w:t>
      </w:r>
      <w:proofErr w:type="gramEnd"/>
      <w:r w:rsidR="001967DD">
        <w:t xml:space="preserve"> </w:t>
      </w:r>
      <w:r>
        <w:t xml:space="preserve"> </w:t>
      </w:r>
      <w:r w:rsidRPr="001967DD">
        <w:rPr>
          <w:i/>
        </w:rPr>
        <w:t>S</w:t>
      </w:r>
      <w:r w:rsidR="006D11C1" w:rsidRPr="001967DD">
        <w:rPr>
          <w:i/>
        </w:rPr>
        <w:t>ine curve over 720 degrees</w:t>
      </w:r>
    </w:p>
    <w:p w:rsidR="006D11C1" w:rsidRPr="001967DD" w:rsidRDefault="006D11C1" w:rsidP="006D11C1">
      <w:pPr>
        <w:rPr>
          <w:i/>
        </w:rPr>
      </w:pPr>
    </w:p>
    <w:p w:rsidR="0076570A" w:rsidRDefault="00D45C27">
      <w:proofErr w:type="gramStart"/>
      <w:r w:rsidRPr="00D45C27">
        <w:rPr>
          <w:b/>
        </w:rPr>
        <w:t>y</w:t>
      </w:r>
      <w:proofErr w:type="gramEnd"/>
      <w:r w:rsidRPr="00D45C27">
        <w:rPr>
          <w:b/>
        </w:rPr>
        <w:t xml:space="preserve"> </w:t>
      </w:r>
      <w:r w:rsidR="0027369F">
        <w:rPr>
          <w:b/>
        </w:rPr>
        <w:t xml:space="preserve">= </w:t>
      </w:r>
      <w:proofErr w:type="spellStart"/>
      <w:r w:rsidR="0027369F">
        <w:rPr>
          <w:b/>
        </w:rPr>
        <w:t>a•</w:t>
      </w:r>
      <w:r w:rsidRPr="00D45C27">
        <w:rPr>
          <w:b/>
        </w:rPr>
        <w:t>sin</w:t>
      </w:r>
      <w:proofErr w:type="spellEnd"/>
      <w:r w:rsidRPr="00D45C27">
        <w:rPr>
          <w:b/>
        </w:rPr>
        <w:t xml:space="preserve"> (</w:t>
      </w:r>
      <w:proofErr w:type="spellStart"/>
      <w:r w:rsidRPr="00D45C27">
        <w:rPr>
          <w:b/>
        </w:rPr>
        <w:t>bx</w:t>
      </w:r>
      <w:proofErr w:type="spellEnd"/>
      <w:r w:rsidRPr="00D45C27">
        <w:rPr>
          <w:b/>
        </w:rPr>
        <w:t xml:space="preserve"> +c) + d</w:t>
      </w:r>
      <w:r>
        <w:t xml:space="preserve"> </w:t>
      </w:r>
      <w:r>
        <w:tab/>
      </w:r>
      <w:r>
        <w:tab/>
      </w:r>
      <w:r w:rsidR="00E1127A">
        <w:t>Using the online utilities provided by, for example, the “Trigonometric Graphing” applet on the NCTM Illumination site (</w:t>
      </w:r>
      <w:hyperlink r:id="rId7" w:history="1">
        <w:r w:rsidR="00E1127A" w:rsidRPr="00EE07C7">
          <w:rPr>
            <w:rStyle w:val="Hyperlink"/>
          </w:rPr>
          <w:t>http://illuminations.nctm.org/ActivityDetail.aspx?ID=174</w:t>
        </w:r>
      </w:hyperlink>
      <w:r w:rsidR="00E1127A">
        <w:t xml:space="preserve"> ) students can start with a basic sine curve and then select changes to the coefficients and see how the graph responds.  Even simpler, using the on-line applet available at </w:t>
      </w:r>
      <w:hyperlink r:id="rId8" w:history="1">
        <w:r w:rsidR="00E1127A" w:rsidRPr="00EE07C7">
          <w:rPr>
            <w:rStyle w:val="Hyperlink"/>
          </w:rPr>
          <w:t>http://www.analyzemath.com/trigonometry/sine.htm</w:t>
        </w:r>
      </w:hyperlink>
      <w:r w:rsidR="00E1127A">
        <w:t xml:space="preserve"> they can drag on-screen sliders to see how changes in “a,” “b,” “c,” and “d” affect the shape of the curve.  </w:t>
      </w:r>
      <w:bookmarkStart w:id="1" w:name="_GoBack"/>
      <w:bookmarkEnd w:id="1"/>
      <w:r w:rsidR="0027369F">
        <w:t>Neither of these</w:t>
      </w:r>
      <w:r>
        <w:t xml:space="preserve"> have enough range to allow the changes we need to model the photo</w:t>
      </w:r>
      <w:r w:rsidR="0027369F">
        <w:t xml:space="preserve">period, but now that I know how the coefficients work I can turn to </w:t>
      </w:r>
      <w:r w:rsidR="0015648E">
        <w:t>a</w:t>
      </w:r>
      <w:r w:rsidR="0027369F">
        <w:t xml:space="preserve"> graphing calculator or to online </w:t>
      </w:r>
      <w:r w:rsidR="0076570A">
        <w:t xml:space="preserve">versions of the same (e.g., </w:t>
      </w:r>
      <w:hyperlink r:id="rId9" w:history="1">
        <w:r w:rsidR="00BF4ACB" w:rsidRPr="0086395B">
          <w:rPr>
            <w:rStyle w:val="Hyperlink"/>
          </w:rPr>
          <w:t>http://my.hrw.com/math06_07/nsmedia/tools/Graph_Calculator/graphCalc.html</w:t>
        </w:r>
      </w:hyperlink>
      <w:proofErr w:type="gramStart"/>
      <w:r w:rsidR="00BF4ACB">
        <w:t xml:space="preserve"> </w:t>
      </w:r>
      <w:r w:rsidR="0076570A">
        <w:t>)</w:t>
      </w:r>
      <w:proofErr w:type="gramEnd"/>
      <w:r w:rsidR="0015648E">
        <w:t>.</w:t>
      </w:r>
    </w:p>
    <w:p w:rsidR="005B64E5" w:rsidRDefault="0015648E">
      <w:r>
        <w:t xml:space="preserve">Before long I have an equation, y = </w:t>
      </w:r>
      <w:r w:rsidR="0076570A" w:rsidRPr="0076570A">
        <w:t>4*</w:t>
      </w:r>
      <w:proofErr w:type="gramStart"/>
      <w:r w:rsidR="0076570A" w:rsidRPr="0076570A">
        <w:t>sin(</w:t>
      </w:r>
      <w:proofErr w:type="gramEnd"/>
      <w:r w:rsidR="0076570A" w:rsidRPr="0076570A">
        <w:t>.97x-78)+12</w:t>
      </w:r>
      <w:r>
        <w:t xml:space="preserve"> that provides a reasonable model of the photoperiod</w:t>
      </w:r>
      <w:r w:rsidR="00BA3F3D">
        <w:t xml:space="preserve"> with sequential days of the year on the x-axis and y values representing hours of daylight</w:t>
      </w:r>
      <w:r>
        <w:t xml:space="preserve">.  </w:t>
      </w:r>
      <w:r w:rsidR="00B53835">
        <w:t xml:space="preserve">(See figure 2.)  </w:t>
      </w:r>
      <w:r w:rsidR="008C1D81">
        <w:t xml:space="preserve">It’s not perfect but </w:t>
      </w:r>
      <w:r w:rsidR="00605B8A">
        <w:t>the amplitude of 4 and th</w:t>
      </w:r>
      <w:r w:rsidR="00867295">
        <w:t>e vertical shift of 12 give</w:t>
      </w:r>
      <w:r w:rsidR="00605B8A">
        <w:t xml:space="preserve"> it a minimum of 8 and a maximum of </w:t>
      </w:r>
      <w:proofErr w:type="gramStart"/>
      <w:r w:rsidR="00605B8A">
        <w:t>16 which works fairly well for our latitude here</w:t>
      </w:r>
      <w:proofErr w:type="gramEnd"/>
      <w:r w:rsidR="00605B8A">
        <w:t xml:space="preserve"> in Washington state.  </w:t>
      </w:r>
      <w:r w:rsidR="00BA3F3D">
        <w:t xml:space="preserve">Letting c equal 78 shifts the whole curve horizontally so that the graph starts just beyond its minimum (just as the winter solstice occurs about ten days before the start of the new year) and a b value of .97 adjusts the period of the function to be more like 365 days when the function is plotted using degrees rather than radians.   </w:t>
      </w:r>
    </w:p>
    <w:p w:rsidR="005B64E5" w:rsidRDefault="005B64E5">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135255</wp:posOffset>
            </wp:positionV>
            <wp:extent cx="5486400" cy="3073400"/>
            <wp:effectExtent l="25400" t="0" r="0" b="0"/>
            <wp:wrapSquare wrapText="bothSides"/>
            <wp:docPr id="2" name="" descr="Screen shot 2011-09-14 at 9.55.4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9-14 at 9.55.43 AM.png"/>
                    <pic:cNvPicPr/>
                  </pic:nvPicPr>
                  <pic:blipFill>
                    <a:blip r:embed="rId10"/>
                    <a:stretch>
                      <a:fillRect/>
                    </a:stretch>
                  </pic:blipFill>
                  <pic:spPr>
                    <a:xfrm>
                      <a:off x="0" y="0"/>
                      <a:ext cx="5486400" cy="3073400"/>
                    </a:xfrm>
                    <a:prstGeom prst="rect">
                      <a:avLst/>
                    </a:prstGeom>
                  </pic:spPr>
                </pic:pic>
              </a:graphicData>
            </a:graphic>
          </wp:anchor>
        </w:drawing>
      </w:r>
    </w:p>
    <w:p w:rsidR="00B53835" w:rsidRDefault="00B53835">
      <w:r>
        <w:t xml:space="preserve">Figure 2.  </w:t>
      </w:r>
      <w:r w:rsidRPr="001967DD">
        <w:rPr>
          <w:i/>
        </w:rPr>
        <w:t>Using a sine function to model the photoperiod over two years</w:t>
      </w:r>
    </w:p>
    <w:p w:rsidR="00B53835" w:rsidRDefault="00B53835"/>
    <w:p w:rsidR="008E24BB" w:rsidRDefault="00114BB5">
      <w:r>
        <w:t>Having this equation enables prediction and further analysis.  For example, the slope of the c</w:t>
      </w:r>
      <w:r w:rsidR="00203440">
        <w:t xml:space="preserve">urve </w:t>
      </w:r>
      <w:r>
        <w:t>tells me how quickly the days’ lengths are changing</w:t>
      </w:r>
      <w:r w:rsidR="00203440">
        <w:t xml:space="preserve"> at that point in the year</w:t>
      </w:r>
      <w:r>
        <w:t>.  As I write this we are nearing</w:t>
      </w:r>
      <w:r w:rsidR="00332064">
        <w:t xml:space="preserve"> mid September, 2</w:t>
      </w:r>
      <w:r w:rsidR="00203440">
        <w:t>5</w:t>
      </w:r>
      <w:r w:rsidR="00332064">
        <w:t>8</w:t>
      </w:r>
      <w:r w:rsidR="00203440">
        <w:t xml:space="preserve"> days into the year.  Looking at the graph for the photoperiod I see that the slope is steep</w:t>
      </w:r>
      <w:r w:rsidR="008B506E">
        <w:t xml:space="preserve"> at this time of the year.  </w:t>
      </w:r>
      <w:r w:rsidR="008B506E" w:rsidRPr="0001077E">
        <w:t xml:space="preserve">The change is tied in to the change in the seasons.  While there are </w:t>
      </w:r>
      <w:r w:rsidR="0001077E" w:rsidRPr="0001077E">
        <w:t>about 377</w:t>
      </w:r>
      <w:r w:rsidR="008B506E" w:rsidRPr="0001077E">
        <w:t xml:space="preserve"> hours of daylight in September, October has only </w:t>
      </w:r>
      <w:r w:rsidR="0001077E" w:rsidRPr="0001077E">
        <w:t>338, and it has one m</w:t>
      </w:r>
      <w:r w:rsidR="0001077E">
        <w:t>o</w:t>
      </w:r>
      <w:r w:rsidR="0001077E" w:rsidRPr="0001077E">
        <w:t>re day than does September!</w:t>
      </w:r>
      <w:r w:rsidR="008B506E" w:rsidRPr="0001077E">
        <w:t xml:space="preserve"> </w:t>
      </w:r>
      <w:r w:rsidR="00203440" w:rsidRPr="0001077E">
        <w:t xml:space="preserve"> </w:t>
      </w:r>
      <w:r w:rsidR="0001077E">
        <w:t xml:space="preserve">That’s equivalent to about two solid days of darkness.  </w:t>
      </w:r>
    </w:p>
    <w:p w:rsidR="005B64E5" w:rsidRDefault="005B64E5"/>
    <w:p w:rsidR="008530F8" w:rsidRDefault="00F21980" w:rsidP="00B554AA">
      <w:r w:rsidRPr="00F21980">
        <w:rPr>
          <w:b/>
        </w:rPr>
        <w:t>Elevation</w:t>
      </w:r>
      <w:r>
        <w:tab/>
      </w:r>
      <w:r w:rsidR="00DE127C">
        <w:t>Another aspect of our environment and one that goes a long way toward determining the temperature in the long run is the elevation of</w:t>
      </w:r>
      <w:r w:rsidR="001967DD">
        <w:t xml:space="preserve"> the sun in the sky.  A</w:t>
      </w:r>
      <w:r w:rsidR="00DE127C">
        <w:t>t our lat</w:t>
      </w:r>
      <w:r w:rsidR="001967DD">
        <w:t>itude</w:t>
      </w:r>
      <w:r w:rsidR="008D2427">
        <w:t xml:space="preserve"> the sun may be high overhead at noon in the summer time but by the middle of December the sun never gets above</w:t>
      </w:r>
      <w:r w:rsidR="000E5D13">
        <w:t xml:space="preserve"> an </w:t>
      </w:r>
      <w:r w:rsidR="000E5D13" w:rsidRPr="008530F8">
        <w:t xml:space="preserve">angle of </w:t>
      </w:r>
      <w:r w:rsidR="00AD3440" w:rsidRPr="008530F8">
        <w:t>20</w:t>
      </w:r>
      <w:r w:rsidR="000E5D13" w:rsidRPr="008530F8">
        <w:t xml:space="preserve"> degrees</w:t>
      </w:r>
      <w:r w:rsidR="0001077E">
        <w:t xml:space="preserve"> above the horizon</w:t>
      </w:r>
      <w:r w:rsidR="000E5D13">
        <w:t>.  This matters because when the sun is lower in the sky its rays strike us at</w:t>
      </w:r>
      <w:r w:rsidR="001967DD">
        <w:t xml:space="preserve"> an</w:t>
      </w:r>
      <w:r w:rsidR="000E5D13">
        <w:t xml:space="preserve"> angle and are more spread out as a result. </w:t>
      </w:r>
      <w:r w:rsidR="0001077E">
        <w:t xml:space="preserve"> </w:t>
      </w:r>
      <w:r>
        <w:t xml:space="preserve">With some simple use of </w:t>
      </w:r>
      <w:r w:rsidR="001967DD">
        <w:t xml:space="preserve">right triangles and trigonometric relationships </w:t>
      </w:r>
      <w:r>
        <w:t>we can see f</w:t>
      </w:r>
      <w:r w:rsidR="00361BE4">
        <w:t xml:space="preserve">or example, </w:t>
      </w:r>
      <w:r>
        <w:t xml:space="preserve">that </w:t>
      </w:r>
      <w:r w:rsidR="00063D33">
        <w:t xml:space="preserve">a beam of </w:t>
      </w:r>
      <w:r w:rsidR="00361BE4">
        <w:t>sunshine</w:t>
      </w:r>
      <w:r w:rsidR="00063D33">
        <w:t xml:space="preserve"> one </w:t>
      </w:r>
      <w:r w:rsidR="00CC23D5">
        <w:t>mile</w:t>
      </w:r>
      <w:r w:rsidR="00063D33">
        <w:t xml:space="preserve"> wide</w:t>
      </w:r>
      <w:r w:rsidR="00361BE4">
        <w:t xml:space="preserve"> that com</w:t>
      </w:r>
      <w:r w:rsidR="00CC23D5">
        <w:t>es in at an elevation angle of 3</w:t>
      </w:r>
      <w:r w:rsidR="00361BE4">
        <w:t xml:space="preserve">0 degrees is </w:t>
      </w:r>
      <w:r w:rsidR="00063D33">
        <w:t xml:space="preserve">spread out over a horizontal surface that is </w:t>
      </w:r>
      <w:r w:rsidR="00CC23D5">
        <w:t>2 miles</w:t>
      </w:r>
      <w:r w:rsidR="00063D33">
        <w:t xml:space="preserve"> wide. (See </w:t>
      </w:r>
      <w:r w:rsidR="00063D33" w:rsidRPr="00F21980">
        <w:t>figure 3.)  When</w:t>
      </w:r>
      <w:r w:rsidR="00063D33">
        <w:t xml:space="preserve"> that sa</w:t>
      </w:r>
      <w:r>
        <w:t xml:space="preserve">me beam comes in </w:t>
      </w:r>
      <w:r w:rsidR="00CC23D5">
        <w:t>from straight overhead (9</w:t>
      </w:r>
      <w:r w:rsidR="00063D33">
        <w:t>0 degrees</w:t>
      </w:r>
      <w:r w:rsidR="00CC23D5">
        <w:t>)</w:t>
      </w:r>
      <w:r w:rsidR="00063D33">
        <w:t>, it spr</w:t>
      </w:r>
      <w:r w:rsidR="00A64E9E">
        <w:t>eads out over one mile, making it more concentrated and therefore more</w:t>
      </w:r>
      <w:r w:rsidR="00063D33">
        <w:t xml:space="preserve"> effective as a source of heat.  </w:t>
      </w:r>
    </w:p>
    <w:p w:rsidR="008530F8" w:rsidRDefault="008530F8" w:rsidP="00B554AA"/>
    <w:p w:rsidR="008530F8" w:rsidRDefault="008530F8" w:rsidP="00B554AA">
      <w:r>
        <w:rPr>
          <w:noProof/>
        </w:rPr>
        <w:drawing>
          <wp:inline distT="0" distB="0" distL="0" distR="0">
            <wp:extent cx="3606800" cy="2567340"/>
            <wp:effectExtent l="25400" t="0" r="0" b="0"/>
            <wp:docPr id="11" name="Picture 10" descr="Solar 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Angle.png"/>
                    <pic:cNvPicPr/>
                  </pic:nvPicPr>
                  <pic:blipFill>
                    <a:blip r:embed="rId11"/>
                    <a:stretch>
                      <a:fillRect/>
                    </a:stretch>
                  </pic:blipFill>
                  <pic:spPr>
                    <a:xfrm>
                      <a:off x="0" y="0"/>
                      <a:ext cx="3606800" cy="2567340"/>
                    </a:xfrm>
                    <a:prstGeom prst="rect">
                      <a:avLst/>
                    </a:prstGeom>
                    <a:ln>
                      <a:noFill/>
                    </a:ln>
                  </pic:spPr>
                </pic:pic>
              </a:graphicData>
            </a:graphic>
          </wp:inline>
        </w:drawing>
      </w:r>
    </w:p>
    <w:p w:rsidR="008530F8" w:rsidRDefault="008530F8" w:rsidP="00B554AA">
      <w:r>
        <w:t xml:space="preserve">Figure 3. </w:t>
      </w:r>
      <w:r>
        <w:tab/>
      </w:r>
      <w:r w:rsidRPr="001967DD">
        <w:rPr>
          <w:i/>
        </w:rPr>
        <w:t>Concentration of the sun’s energy varies with the angle of elevation</w:t>
      </w:r>
    </w:p>
    <w:p w:rsidR="008530F8" w:rsidRDefault="008530F8" w:rsidP="00B554AA"/>
    <w:p w:rsidR="00AA425C" w:rsidRDefault="00A64E9E" w:rsidP="00B554AA">
      <w:r>
        <w:t>There are sites</w:t>
      </w:r>
      <w:r w:rsidR="00707A6C">
        <w:t xml:space="preserve"> online that provide the sun’s maximum elevation angle at any </w:t>
      </w:r>
      <w:r w:rsidR="00617902">
        <w:t xml:space="preserve">day for any location.  </w:t>
      </w:r>
      <w:r w:rsidR="00F94122">
        <w:t xml:space="preserve">(See, for example, </w:t>
      </w:r>
      <w:hyperlink r:id="rId12" w:history="1">
        <w:r w:rsidR="00F94122" w:rsidRPr="0086395B">
          <w:rPr>
            <w:rStyle w:val="Hyperlink"/>
          </w:rPr>
          <w:t>http://www.srrb.noaa.gov/highlights/sunrise/azel.html</w:t>
        </w:r>
      </w:hyperlink>
      <w:proofErr w:type="gramStart"/>
      <w:r w:rsidR="00F94122">
        <w:t xml:space="preserve"> )</w:t>
      </w:r>
      <w:proofErr w:type="gramEnd"/>
      <w:r w:rsidR="00F94122">
        <w:t xml:space="preserve">  </w:t>
      </w:r>
      <w:r w:rsidR="001967DD">
        <w:t xml:space="preserve">Using these I collect some data </w:t>
      </w:r>
      <w:r w:rsidR="00617902">
        <w:t xml:space="preserve">and make a </w:t>
      </w:r>
      <w:r w:rsidR="00384E07">
        <w:t>chart showing the relationship between maximum solar elevation and days of the year</w:t>
      </w:r>
      <w:r w:rsidR="00617902">
        <w:t xml:space="preserve">.  When I do I see that the basic shape of the curve is similar to that of the photoperiod.  </w:t>
      </w:r>
      <w:r w:rsidR="00D27685">
        <w:t xml:space="preserve">(See figure </w:t>
      </w:r>
      <w:r w:rsidR="00D27685" w:rsidRPr="008B506E">
        <w:rPr>
          <w:sz w:val="36"/>
          <w:highlight w:val="red"/>
        </w:rPr>
        <w:t>4</w:t>
      </w:r>
      <w:r w:rsidR="00D27685">
        <w:t xml:space="preserve">.)  </w:t>
      </w:r>
      <w:r w:rsidR="00A55194">
        <w:t xml:space="preserve">In June the sun rises earlier, stays up later, and </w:t>
      </w:r>
      <w:r w:rsidR="00B554AA">
        <w:t>ascends</w:t>
      </w:r>
      <w:r w:rsidR="00A55194">
        <w:t xml:space="preserve"> to a much greater angle, providing radiation that is less dispersed and therefore more effective at heating the earth, and us!</w:t>
      </w:r>
      <w:r w:rsidR="00361BE4">
        <w:t xml:space="preserve"> </w:t>
      </w:r>
      <w:r w:rsidR="00D27685">
        <w:t xml:space="preserve"> </w:t>
      </w:r>
      <w:r w:rsidR="00384E07">
        <w:t xml:space="preserve">The sine curve may be adapted once again to model this relationship.  </w:t>
      </w:r>
    </w:p>
    <w:p w:rsidR="00AA425C" w:rsidRPr="00AA425C" w:rsidRDefault="00AA425C" w:rsidP="00B554AA"/>
    <w:p w:rsidR="00DB3CF8" w:rsidRDefault="00AA425C" w:rsidP="00B554AA">
      <w:pPr>
        <w:rPr>
          <w:rFonts w:eastAsia="ＭＳ 明朝" w:cs="ＭＳ 明朝"/>
          <w:lang w:eastAsia="ja-JP"/>
        </w:rPr>
      </w:pPr>
      <w:r>
        <w:rPr>
          <w:rFonts w:eastAsia="ＭＳ 明朝" w:cs="ＭＳ 明朝"/>
          <w:lang w:eastAsia="ja-JP"/>
        </w:rPr>
        <w:t>I do</w:t>
      </w:r>
      <w:r w:rsidRPr="00AA425C">
        <w:rPr>
          <w:rFonts w:eastAsia="ＭＳ 明朝" w:cs="ＭＳ 明朝"/>
          <w:lang w:eastAsia="ja-JP"/>
        </w:rPr>
        <w:t xml:space="preserve"> not need mathematics to </w:t>
      </w:r>
      <w:r>
        <w:rPr>
          <w:rFonts w:eastAsia="ＭＳ 明朝" w:cs="ＭＳ 明朝"/>
          <w:lang w:eastAsia="ja-JP"/>
        </w:rPr>
        <w:t>apprecia</w:t>
      </w:r>
      <w:r w:rsidR="00145916">
        <w:rPr>
          <w:rFonts w:eastAsia="ＭＳ 明朝" w:cs="ＭＳ 明朝"/>
          <w:lang w:eastAsia="ja-JP"/>
        </w:rPr>
        <w:t xml:space="preserve">te the warmth of the summer sun or the lengthening of days as spring approaches.  </w:t>
      </w:r>
      <w:r w:rsidR="008F0949">
        <w:rPr>
          <w:rFonts w:eastAsia="ＭＳ 明朝" w:cs="ＭＳ 明朝"/>
          <w:lang w:eastAsia="ja-JP"/>
        </w:rPr>
        <w:t xml:space="preserve">Yet I pay more attention and I attend differently because I have considered these things in a quantitative sense.  </w:t>
      </w:r>
      <w:r w:rsidR="00DB3CF8">
        <w:rPr>
          <w:rFonts w:eastAsia="ＭＳ 明朝" w:cs="ＭＳ 明朝"/>
          <w:lang w:eastAsia="ja-JP"/>
        </w:rPr>
        <w:t xml:space="preserve">I see </w:t>
      </w:r>
      <w:r w:rsidR="00BE1BF9">
        <w:rPr>
          <w:rFonts w:eastAsia="ＭＳ 明朝" w:cs="ＭＳ 明朝"/>
          <w:lang w:eastAsia="ja-JP"/>
        </w:rPr>
        <w:t xml:space="preserve">more </w:t>
      </w:r>
      <w:r w:rsidR="00DB3CF8">
        <w:rPr>
          <w:rFonts w:eastAsia="ＭＳ 明朝" w:cs="ＭＳ 明朝"/>
          <w:lang w:eastAsia="ja-JP"/>
        </w:rPr>
        <w:t xml:space="preserve">connections than I might have otherwise and I come to believe that I may be able to create more.  In the end, maybe that’s why we need to know this stuff.  </w:t>
      </w:r>
    </w:p>
    <w:p w:rsidR="00DB3CF8" w:rsidRDefault="00DB3CF8" w:rsidP="00B554AA">
      <w:pPr>
        <w:rPr>
          <w:rFonts w:eastAsia="ＭＳ 明朝" w:cs="ＭＳ 明朝"/>
          <w:lang w:eastAsia="ja-JP"/>
        </w:rPr>
      </w:pPr>
    </w:p>
    <w:p w:rsidR="00DB3CF8" w:rsidRDefault="00DB3CF8" w:rsidP="00B554AA">
      <w:pPr>
        <w:rPr>
          <w:rFonts w:eastAsia="ＭＳ 明朝" w:cs="ＭＳ 明朝"/>
          <w:lang w:eastAsia="ja-JP"/>
        </w:rPr>
      </w:pPr>
      <w:r>
        <w:rPr>
          <w:rFonts w:eastAsia="ＭＳ 明朝" w:cs="ＭＳ 明朝"/>
          <w:lang w:eastAsia="ja-JP"/>
        </w:rPr>
        <w:t>Mark Roddy</w:t>
      </w:r>
    </w:p>
    <w:p w:rsidR="006B2F4F" w:rsidRPr="00AA425C" w:rsidRDefault="00DB3CF8" w:rsidP="00B554AA">
      <w:pPr>
        <w:rPr>
          <w:rFonts w:eastAsia="ＭＳ 明朝" w:cs="ＭＳ 明朝"/>
          <w:lang w:eastAsia="ja-JP"/>
        </w:rPr>
      </w:pPr>
      <w:r>
        <w:rPr>
          <w:rFonts w:eastAsia="ＭＳ 明朝" w:cs="ＭＳ 明朝"/>
          <w:lang w:eastAsia="ja-JP"/>
        </w:rPr>
        <w:t>Seattle University</w:t>
      </w:r>
    </w:p>
    <w:sectPr w:rsidR="006B2F4F" w:rsidRPr="00AA425C" w:rsidSect="00BC5330">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useFELayout/>
  </w:compat>
  <w:rsids>
    <w:rsidRoot w:val="00BB2E8D"/>
    <w:rsid w:val="0001077E"/>
    <w:rsid w:val="00063D33"/>
    <w:rsid w:val="000A3E89"/>
    <w:rsid w:val="000D5CCC"/>
    <w:rsid w:val="000E1C4A"/>
    <w:rsid w:val="000E5D13"/>
    <w:rsid w:val="00114BB5"/>
    <w:rsid w:val="00145916"/>
    <w:rsid w:val="0015648E"/>
    <w:rsid w:val="00175EA3"/>
    <w:rsid w:val="001967DD"/>
    <w:rsid w:val="00203440"/>
    <w:rsid w:val="00220242"/>
    <w:rsid w:val="00243FC2"/>
    <w:rsid w:val="0027369F"/>
    <w:rsid w:val="002D1435"/>
    <w:rsid w:val="003314CE"/>
    <w:rsid w:val="00332064"/>
    <w:rsid w:val="00361BE4"/>
    <w:rsid w:val="00381BDF"/>
    <w:rsid w:val="00384E07"/>
    <w:rsid w:val="003C343B"/>
    <w:rsid w:val="003E25FF"/>
    <w:rsid w:val="004029DE"/>
    <w:rsid w:val="00496AA5"/>
    <w:rsid w:val="00563C0B"/>
    <w:rsid w:val="005B64E5"/>
    <w:rsid w:val="005D18F7"/>
    <w:rsid w:val="00605B8A"/>
    <w:rsid w:val="00617902"/>
    <w:rsid w:val="006B2F4F"/>
    <w:rsid w:val="006D11C1"/>
    <w:rsid w:val="006F01A0"/>
    <w:rsid w:val="00707A6C"/>
    <w:rsid w:val="0076570A"/>
    <w:rsid w:val="00790652"/>
    <w:rsid w:val="00791CE0"/>
    <w:rsid w:val="008530F8"/>
    <w:rsid w:val="00867295"/>
    <w:rsid w:val="008B506E"/>
    <w:rsid w:val="008C1D81"/>
    <w:rsid w:val="008D2427"/>
    <w:rsid w:val="008E24BB"/>
    <w:rsid w:val="008F0949"/>
    <w:rsid w:val="008F5AFF"/>
    <w:rsid w:val="009E73DF"/>
    <w:rsid w:val="00A24066"/>
    <w:rsid w:val="00A55194"/>
    <w:rsid w:val="00A64E9E"/>
    <w:rsid w:val="00AA425C"/>
    <w:rsid w:val="00AA61B5"/>
    <w:rsid w:val="00AD3440"/>
    <w:rsid w:val="00AE4F57"/>
    <w:rsid w:val="00AF1415"/>
    <w:rsid w:val="00B53835"/>
    <w:rsid w:val="00B554AA"/>
    <w:rsid w:val="00BA3AB2"/>
    <w:rsid w:val="00BA3F3D"/>
    <w:rsid w:val="00BB2E8D"/>
    <w:rsid w:val="00BC5330"/>
    <w:rsid w:val="00BC5EF4"/>
    <w:rsid w:val="00BE1BF9"/>
    <w:rsid w:val="00BF28A3"/>
    <w:rsid w:val="00BF4ACB"/>
    <w:rsid w:val="00C25889"/>
    <w:rsid w:val="00CC23D5"/>
    <w:rsid w:val="00CD7BEF"/>
    <w:rsid w:val="00D27685"/>
    <w:rsid w:val="00D45C27"/>
    <w:rsid w:val="00D7034D"/>
    <w:rsid w:val="00D80ACA"/>
    <w:rsid w:val="00D920D5"/>
    <w:rsid w:val="00DB3CF8"/>
    <w:rsid w:val="00DE127C"/>
    <w:rsid w:val="00E1127A"/>
    <w:rsid w:val="00E23268"/>
    <w:rsid w:val="00E82DE9"/>
    <w:rsid w:val="00EE1FF8"/>
    <w:rsid w:val="00F21980"/>
    <w:rsid w:val="00F34324"/>
    <w:rsid w:val="00F7541E"/>
    <w:rsid w:val="00F94122"/>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EF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 w:type="character" w:styleId="Hyperlink">
    <w:name w:val="Hyperlink"/>
    <w:basedOn w:val="DefaultParagraphFont"/>
    <w:uiPriority w:val="99"/>
    <w:unhideWhenUsed/>
    <w:rsid w:val="00E1127A"/>
    <w:rPr>
      <w:color w:val="0000FF" w:themeColor="hyperlink"/>
      <w:u w:val="single"/>
    </w:rPr>
  </w:style>
  <w:style w:type="character" w:styleId="FollowedHyperlink">
    <w:name w:val="FollowedHyperlink"/>
    <w:basedOn w:val="DefaultParagraphFont"/>
    <w:uiPriority w:val="99"/>
    <w:semiHidden/>
    <w:unhideWhenUsed/>
    <w:rsid w:val="0027369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03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034D"/>
    <w:rPr>
      <w:rFonts w:ascii="Lucida Grande" w:hAnsi="Lucida Grande" w:cs="Lucida Grande"/>
      <w:sz w:val="18"/>
      <w:szCs w:val="18"/>
    </w:rPr>
  </w:style>
  <w:style w:type="character" w:styleId="Hyperlink">
    <w:name w:val="Hyperlink"/>
    <w:basedOn w:val="DefaultParagraphFont"/>
    <w:uiPriority w:val="99"/>
    <w:unhideWhenUsed/>
    <w:rsid w:val="00E1127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2" Type="http://schemas.openxmlformats.org/officeDocument/2006/relationships/hyperlink" Target="http://www.srrb.noaa.gov/highlights/sunrise/azel.html" TargetMode="External"/><Relationship Id="rId13" Type="http://schemas.openxmlformats.org/officeDocument/2006/relationships/fontTable" Target="fontTable.xml"/><Relationship Id="rId14"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yperlink" Target="http://illuminations.nctm.org/ActivityDetail.aspx?ID=174" TargetMode="External"/><Relationship Id="rId8" Type="http://schemas.openxmlformats.org/officeDocument/2006/relationships/hyperlink" Target="http://www.analyzemath.com/trigonometry/sine.htm" TargetMode="External"/><Relationship Id="rId9" Type="http://schemas.openxmlformats.org/officeDocument/2006/relationships/hyperlink" Target="http://my.hrw.com/math06_07/nsmedia/tools/Graph_Calculator/graphCalc.html" TargetMode="External"/><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4</Pages>
  <Words>1076</Words>
  <Characters>6134</Characters>
  <Application>Microsoft Macintosh Word</Application>
  <DocSecurity>0</DocSecurity>
  <Lines>51</Lines>
  <Paragraphs>12</Paragraphs>
  <ScaleCrop>false</ScaleCrop>
  <Company/>
  <LinksUpToDate>false</LinksUpToDate>
  <CharactersWithSpaces>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Roddy</dc:creator>
  <cp:keywords/>
  <dc:description/>
  <cp:lastModifiedBy>Mark Roddy</cp:lastModifiedBy>
  <cp:revision>9</cp:revision>
  <dcterms:created xsi:type="dcterms:W3CDTF">2011-09-14T22:52:00Z</dcterms:created>
  <dcterms:modified xsi:type="dcterms:W3CDTF">2011-09-15T03:03:00Z</dcterms:modified>
</cp:coreProperties>
</file>